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21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1" name="Picture"/>
              <a:graphic>
                <a:graphicData uri="http://schemas.openxmlformats.org/drawingml/2006/picture">
                  <pic:pic>
                    <pic:nvPicPr>
                      <pic:cNvPr descr="lalune.jpg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Relationship Type="http://schemas.openxmlformats.org/officeDocument/2006/relationships/hyperlink" Id="rId21" Target="http://www.google.com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2018-02-23T16:13:06Z</dcterms:created>
  <dcterms:modified xsi:type="dcterms:W3CDTF">2018-02-23T16:13:06Z</dcterms:modified>
</cp:coreProperties>
</file>